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80174" w14:textId="77777777" w:rsidR="006C0044" w:rsidRDefault="006C0044" w:rsidP="0082423E">
      <w:pPr>
        <w:pStyle w:val="Ahead"/>
      </w:pPr>
    </w:p>
    <w:p w14:paraId="0C4301B4" w14:textId="6C16BB68" w:rsidR="0082423E" w:rsidRDefault="006C0044" w:rsidP="0082423E">
      <w:pPr>
        <w:pStyle w:val="Ahead"/>
      </w:pPr>
      <w:r>
        <w:t>Section 1.7</w:t>
      </w:r>
    </w:p>
    <w:p w14:paraId="162DBE57" w14:textId="3F20710E" w:rsidR="00A809F3" w:rsidRPr="00B70B89" w:rsidRDefault="006C0044" w:rsidP="006C0044">
      <w:pPr>
        <w:pStyle w:val="Bhead"/>
        <w:rPr>
          <w:szCs w:val="28"/>
        </w:rPr>
      </w:pPr>
      <w:r>
        <w:t xml:space="preserve">Activity </w:t>
      </w:r>
      <w:r w:rsidR="00A809F3" w:rsidRPr="00B70B89">
        <w:rPr>
          <w:szCs w:val="28"/>
        </w:rPr>
        <w:t>1.7.1</w:t>
      </w:r>
    </w:p>
    <w:p w14:paraId="73EBBEBC" w14:textId="5D7873B6" w:rsidR="00A809F3" w:rsidRDefault="00A809F3" w:rsidP="006C0044">
      <w:pPr>
        <w:pStyle w:val="Maintext"/>
      </w:pPr>
      <w:r>
        <w:t xml:space="preserve">A </w:t>
      </w:r>
      <w:r w:rsidR="00D76FE9">
        <w:t>f</w:t>
      </w:r>
      <w:r>
        <w:t>ishbone diagram could explain the decline in student numbers at a 16</w:t>
      </w:r>
      <w:r w:rsidR="00D76FE9">
        <w:t>–</w:t>
      </w:r>
      <w:r>
        <w:t>19 high school by:</w:t>
      </w:r>
    </w:p>
    <w:p w14:paraId="360115CD" w14:textId="70FBE801" w:rsidR="00A809F3" w:rsidRDefault="00A809F3" w:rsidP="006C0044">
      <w:pPr>
        <w:pStyle w:val="BulletList"/>
      </w:pPr>
      <w:r>
        <w:t>Getting staff to agree the problem statement: ‘reasons for the decline in the number of students</w:t>
      </w:r>
      <w:r w:rsidR="00D76FE9">
        <w:t xml:space="preserve"> … </w:t>
      </w:r>
      <w:r>
        <w:t>’</w:t>
      </w:r>
    </w:p>
    <w:p w14:paraId="62AE3BB4" w14:textId="26C48EB5" w:rsidR="00A809F3" w:rsidRDefault="00A809F3" w:rsidP="006C0044">
      <w:pPr>
        <w:pStyle w:val="BulletList"/>
      </w:pPr>
      <w:r>
        <w:t>Brainstorm</w:t>
      </w:r>
      <w:r w:rsidR="00D76FE9">
        <w:t>ing</w:t>
      </w:r>
      <w:r>
        <w:t xml:space="preserve"> the main fish bones: </w:t>
      </w:r>
      <w:r w:rsidR="00D76FE9">
        <w:t>m</w:t>
      </w:r>
      <w:r>
        <w:t>easurement, materials, methods, environment, manpower and machines</w:t>
      </w:r>
    </w:p>
    <w:p w14:paraId="51354740" w14:textId="5DA38939" w:rsidR="00A809F3" w:rsidRDefault="00A809F3" w:rsidP="006C0044">
      <w:pPr>
        <w:pStyle w:val="BulletList"/>
      </w:pPr>
      <w:r>
        <w:t>Brainstorm</w:t>
      </w:r>
      <w:r w:rsidR="00D76FE9">
        <w:t>ing</w:t>
      </w:r>
      <w:r>
        <w:t xml:space="preserve"> detailed reasons</w:t>
      </w:r>
      <w:r w:rsidR="00D76FE9">
        <w:t xml:space="preserve"> in the small fish bones</w:t>
      </w:r>
      <w:r>
        <w:t xml:space="preserve"> </w:t>
      </w:r>
    </w:p>
    <w:p w14:paraId="03FB3A72" w14:textId="4FE25E27" w:rsidR="00A809F3" w:rsidRDefault="00A809F3" w:rsidP="006C0044">
      <w:pPr>
        <w:pStyle w:val="BulletList"/>
      </w:pPr>
      <w:r>
        <w:t>Research</w:t>
      </w:r>
      <w:r w:rsidR="00D76FE9">
        <w:t>ing</w:t>
      </w:r>
      <w:r>
        <w:t xml:space="preserve"> the findings as a group</w:t>
      </w:r>
      <w:r w:rsidR="006C0044">
        <w:t>.</w:t>
      </w:r>
    </w:p>
    <w:p w14:paraId="57FDD2DF" w14:textId="77777777" w:rsidR="00A809F3" w:rsidRDefault="00A809F3" w:rsidP="00A809F3"/>
    <w:p w14:paraId="3F8F9C57" w14:textId="3A42E126" w:rsidR="00A809F3" w:rsidRPr="00B70B89" w:rsidRDefault="00D76FE9" w:rsidP="00A809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A809F3" w:rsidRPr="00B70B89">
        <w:rPr>
          <w:b/>
          <w:sz w:val="28"/>
          <w:szCs w:val="28"/>
        </w:rPr>
        <w:t>1.7.2</w:t>
      </w:r>
    </w:p>
    <w:p w14:paraId="036D7B98" w14:textId="6ABC3CE3" w:rsidR="00A809F3" w:rsidRDefault="00A809F3" w:rsidP="006C0044">
      <w:pPr>
        <w:pStyle w:val="NumberedList"/>
      </w:pPr>
      <w:r>
        <w:t>Decision tree for the petrol station expansion:</w:t>
      </w:r>
    </w:p>
    <w:p w14:paraId="04F79251" w14:textId="3BED3C96" w:rsidR="00A809F3" w:rsidRDefault="006251C1" w:rsidP="00A809F3">
      <w:r>
        <w:rPr>
          <w:noProof/>
          <w:lang w:val="en-GB" w:eastAsia="en-GB"/>
        </w:rPr>
        <w:drawing>
          <wp:inline distT="0" distB="0" distL="0" distR="0" wp14:anchorId="173A1339" wp14:editId="147671C7">
            <wp:extent cx="5943600" cy="2088515"/>
            <wp:effectExtent l="0" t="0" r="0" b="698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ivity_1.7.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4CEC5" w14:textId="54026E26" w:rsidR="00A809F3" w:rsidRDefault="00A809F3" w:rsidP="006C0044">
      <w:pPr>
        <w:pStyle w:val="NumberedList"/>
      </w:pPr>
      <w:r>
        <w:t>Expected values of:</w:t>
      </w:r>
    </w:p>
    <w:p w14:paraId="3B6D2EE3" w14:textId="207CE760" w:rsidR="00A809F3" w:rsidRDefault="00A809F3" w:rsidP="006C0044">
      <w:pPr>
        <w:pStyle w:val="BulletList"/>
      </w:pPr>
      <w:r>
        <w:t>Sell petrol [$400</w:t>
      </w:r>
      <w:r w:rsidR="00D76FE9">
        <w:t xml:space="preserve"> </w:t>
      </w:r>
      <w:r>
        <w:t>000 + $80</w:t>
      </w:r>
      <w:r w:rsidR="00D76FE9">
        <w:t xml:space="preserve"> </w:t>
      </w:r>
      <w:r>
        <w:t xml:space="preserve">000] </w:t>
      </w:r>
      <w:r w:rsidR="00D76FE9">
        <w:t xml:space="preserve">– </w:t>
      </w:r>
      <w:r>
        <w:t>$100</w:t>
      </w:r>
      <w:r w:rsidR="00D76FE9">
        <w:t xml:space="preserve"> </w:t>
      </w:r>
      <w:r>
        <w:t>000 = $380</w:t>
      </w:r>
      <w:r w:rsidR="00D76FE9">
        <w:t xml:space="preserve"> </w:t>
      </w:r>
      <w:r>
        <w:t>000</w:t>
      </w:r>
    </w:p>
    <w:p w14:paraId="66AC93B4" w14:textId="193AD9F0" w:rsidR="00A809F3" w:rsidRDefault="00A809F3" w:rsidP="006C0044">
      <w:pPr>
        <w:pStyle w:val="BulletList"/>
      </w:pPr>
      <w:r>
        <w:t>Sell cars [$640</w:t>
      </w:r>
      <w:r w:rsidR="00D76FE9">
        <w:t xml:space="preserve"> </w:t>
      </w:r>
      <w:r>
        <w:t>000 + $40</w:t>
      </w:r>
      <w:r w:rsidR="00D76FE9">
        <w:t xml:space="preserve"> </w:t>
      </w:r>
      <w:r>
        <w:t xml:space="preserve">000] </w:t>
      </w:r>
      <w:r w:rsidR="00D76FE9">
        <w:t xml:space="preserve">– </w:t>
      </w:r>
      <w:r>
        <w:t>$150</w:t>
      </w:r>
      <w:r w:rsidR="00D76FE9">
        <w:t xml:space="preserve"> </w:t>
      </w:r>
      <w:r>
        <w:t>000 = $530</w:t>
      </w:r>
      <w:r w:rsidR="00D76FE9">
        <w:t xml:space="preserve"> </w:t>
      </w:r>
      <w:r>
        <w:t>000</w:t>
      </w:r>
    </w:p>
    <w:p w14:paraId="05AB470C" w14:textId="5278C4FA" w:rsidR="00A809F3" w:rsidRDefault="00A809F3" w:rsidP="007A552A">
      <w:pPr>
        <w:pStyle w:val="NumberedList"/>
        <w:numPr>
          <w:ilvl w:val="0"/>
          <w:numId w:val="0"/>
        </w:numPr>
        <w:ind w:left="360"/>
      </w:pPr>
      <w:r>
        <w:t>Selling cars has the higher return so on this basis it should be chosen</w:t>
      </w:r>
      <w:r w:rsidR="006C0044">
        <w:t>.</w:t>
      </w:r>
    </w:p>
    <w:p w14:paraId="2937D99D" w14:textId="77777777" w:rsidR="000F0F98" w:rsidRDefault="000F0F98" w:rsidP="007A552A">
      <w:pPr>
        <w:pStyle w:val="NumberedList"/>
        <w:numPr>
          <w:ilvl w:val="0"/>
          <w:numId w:val="0"/>
        </w:numPr>
        <w:ind w:left="360"/>
      </w:pPr>
    </w:p>
    <w:p w14:paraId="7E2995F7" w14:textId="77777777" w:rsidR="006C0044" w:rsidRDefault="006C0044" w:rsidP="006C0044">
      <w:pPr>
        <w:pStyle w:val="BulletList"/>
        <w:numPr>
          <w:ilvl w:val="0"/>
          <w:numId w:val="0"/>
        </w:numPr>
        <w:ind w:left="851"/>
      </w:pPr>
    </w:p>
    <w:p w14:paraId="16D144FE" w14:textId="1C6B1B32" w:rsidR="00A809F3" w:rsidRDefault="00A809F3" w:rsidP="006C0044">
      <w:pPr>
        <w:pStyle w:val="NumberedList"/>
      </w:pPr>
      <w:r>
        <w:t>Decision trees have the following advantages:</w:t>
      </w:r>
    </w:p>
    <w:p w14:paraId="75508F80" w14:textId="615921CF" w:rsidR="00A809F3" w:rsidRDefault="00D76FE9" w:rsidP="006C0044">
      <w:pPr>
        <w:pStyle w:val="BulletList"/>
      </w:pPr>
      <w:r>
        <w:t xml:space="preserve">They </w:t>
      </w:r>
      <w:r w:rsidR="00A809F3">
        <w:t xml:space="preserve">allow the visual representation of decisions and possible outcomes </w:t>
      </w:r>
    </w:p>
    <w:p w14:paraId="2E9E096D" w14:textId="5DC5B6E0" w:rsidR="00A809F3" w:rsidRDefault="00C0666E" w:rsidP="006C0044">
      <w:pPr>
        <w:pStyle w:val="BulletList"/>
      </w:pPr>
      <w:r>
        <w:t xml:space="preserve">They </w:t>
      </w:r>
      <w:r w:rsidR="00A809F3">
        <w:t>show financial outcomes from a decision and the chances of success or failure</w:t>
      </w:r>
    </w:p>
    <w:p w14:paraId="7FDC7209" w14:textId="4ACDFDBB" w:rsidR="00A809F3" w:rsidRDefault="00A809F3" w:rsidP="006C0044">
      <w:pPr>
        <w:pStyle w:val="BulletList"/>
      </w:pPr>
      <w:proofErr w:type="gramStart"/>
      <w:r>
        <w:t>Expected monetary values is</w:t>
      </w:r>
      <w:proofErr w:type="gramEnd"/>
      <w:r>
        <w:t xml:space="preserve"> </w:t>
      </w:r>
      <w:r w:rsidR="00C0666E">
        <w:t xml:space="preserve">a </w:t>
      </w:r>
      <w:r>
        <w:t>starting point for quantitative assessment</w:t>
      </w:r>
      <w:r w:rsidR="006C0044">
        <w:t>.</w:t>
      </w:r>
      <w:r>
        <w:t xml:space="preserve"> </w:t>
      </w:r>
    </w:p>
    <w:p w14:paraId="470FC27F" w14:textId="77777777" w:rsidR="00A809F3" w:rsidRDefault="00A809F3" w:rsidP="006C0044">
      <w:pPr>
        <w:pStyle w:val="NumberedList"/>
        <w:numPr>
          <w:ilvl w:val="0"/>
          <w:numId w:val="0"/>
        </w:numPr>
        <w:ind w:left="360"/>
      </w:pPr>
      <w:r>
        <w:lastRenderedPageBreak/>
        <w:t>The disadvantages are:</w:t>
      </w:r>
    </w:p>
    <w:p w14:paraId="42A56C76" w14:textId="0ED5C363" w:rsidR="00A809F3" w:rsidRDefault="00C0666E" w:rsidP="006C0044">
      <w:pPr>
        <w:pStyle w:val="BulletList"/>
      </w:pPr>
      <w:r>
        <w:t>F</w:t>
      </w:r>
      <w:r w:rsidR="00A809F3">
        <w:t>orecast</w:t>
      </w:r>
      <w:r>
        <w:t>s are not always accurate</w:t>
      </w:r>
      <w:r w:rsidR="00A809F3">
        <w:t xml:space="preserve"> – costs, revenues and probabilities</w:t>
      </w:r>
    </w:p>
    <w:p w14:paraId="5F3EBB0A" w14:textId="77777777" w:rsidR="00A809F3" w:rsidRDefault="00A809F3" w:rsidP="006C0044">
      <w:pPr>
        <w:pStyle w:val="BulletList"/>
      </w:pPr>
      <w:r>
        <w:t>No allowance for non-monetary factors</w:t>
      </w:r>
    </w:p>
    <w:p w14:paraId="049A561D" w14:textId="029BD29B" w:rsidR="00A809F3" w:rsidRDefault="00A809F3" w:rsidP="006C0044">
      <w:pPr>
        <w:pStyle w:val="BulletList"/>
      </w:pPr>
      <w:r>
        <w:t>Quantitative values change over</w:t>
      </w:r>
      <w:r w:rsidR="00CC3AAE">
        <w:t xml:space="preserve"> </w:t>
      </w:r>
      <w:proofErr w:type="spellStart"/>
      <w:r>
        <w:t>time</w:t>
      </w:r>
      <w:r w:rsidR="006C0044">
        <w:t>.</w:t>
      </w:r>
      <w:proofErr w:type="spellEnd"/>
    </w:p>
    <w:p w14:paraId="43EBD241" w14:textId="5E099E24" w:rsidR="000F0F98" w:rsidRDefault="00A809F3" w:rsidP="006C0044">
      <w:pPr>
        <w:pStyle w:val="Bhead"/>
      </w:pPr>
      <w:del w:id="0" w:author="Lewis" w:date="2015-09-28T20:59:00Z">
        <w:r w:rsidDel="009A1CB0">
          <w:br w:type="page"/>
        </w:r>
      </w:del>
    </w:p>
    <w:p w14:paraId="2FCF10FB" w14:textId="5991A821" w:rsidR="00A809F3" w:rsidRPr="00B70B89" w:rsidRDefault="006C0044" w:rsidP="006C0044">
      <w:pPr>
        <w:pStyle w:val="Bhead"/>
      </w:pPr>
      <w:proofErr w:type="spellStart"/>
      <w:r>
        <w:t>Activity</w:t>
      </w:r>
      <w:proofErr w:type="spellEnd"/>
      <w:r>
        <w:t xml:space="preserve"> </w:t>
      </w:r>
      <w:r w:rsidR="00A809F3" w:rsidRPr="00B70B89">
        <w:t>1.7.3</w:t>
      </w:r>
    </w:p>
    <w:p w14:paraId="35CB32DE" w14:textId="1D839237" w:rsidR="00A809F3" w:rsidRDefault="00A809F3" w:rsidP="006C0044">
      <w:pPr>
        <w:pStyle w:val="NumberedList"/>
        <w:numPr>
          <w:ilvl w:val="0"/>
          <w:numId w:val="9"/>
        </w:numPr>
      </w:pPr>
      <w:r>
        <w:t xml:space="preserve">An </w:t>
      </w:r>
      <w:r w:rsidR="00C0666E">
        <w:t>‘</w:t>
      </w:r>
      <w:r>
        <w:t>expected value</w:t>
      </w:r>
      <w:r w:rsidR="00C0666E">
        <w:t>’</w:t>
      </w:r>
      <w:r>
        <w:t xml:space="preserve"> is the forecasted revenue from an outcome multiplied by the probability of the outcome.</w:t>
      </w:r>
    </w:p>
    <w:p w14:paraId="46A8A9F7" w14:textId="77777777" w:rsidR="006C0044" w:rsidRDefault="006C0044" w:rsidP="006C0044">
      <w:pPr>
        <w:pStyle w:val="NumberedList"/>
        <w:numPr>
          <w:ilvl w:val="0"/>
          <w:numId w:val="0"/>
        </w:numPr>
        <w:ind w:left="360"/>
      </w:pPr>
    </w:p>
    <w:p w14:paraId="4F6B45A4" w14:textId="39B56D1B" w:rsidR="00A809F3" w:rsidRDefault="00C0666E" w:rsidP="006C0044">
      <w:pPr>
        <w:pStyle w:val="NumberedList"/>
      </w:pPr>
      <w:r>
        <w:t>Joe’s options</w:t>
      </w:r>
      <w:r w:rsidR="006C0044">
        <w:t>:</w:t>
      </w:r>
      <w:r w:rsidR="00A809F3">
        <w:t xml:space="preserve"> </w:t>
      </w:r>
    </w:p>
    <w:p w14:paraId="1AA3FF58" w14:textId="116A3D17" w:rsidR="00A809F3" w:rsidRDefault="006251C1" w:rsidP="00A809F3">
      <w:r>
        <w:rPr>
          <w:noProof/>
          <w:lang w:val="en-GB" w:eastAsia="en-GB"/>
        </w:rPr>
        <w:drawing>
          <wp:inline distT="0" distB="0" distL="0" distR="0" wp14:anchorId="33B65786" wp14:editId="79FEAE6D">
            <wp:extent cx="5943600" cy="33972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tivity_1.7.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9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CFDC1" w14:textId="7A28E327" w:rsidR="00A809F3" w:rsidRDefault="00A809F3">
      <w:pPr>
        <w:pStyle w:val="NumberedList"/>
      </w:pPr>
      <w:r>
        <w:t xml:space="preserve">a. Expected values of the </w:t>
      </w:r>
      <w:r w:rsidR="00C0666E">
        <w:t xml:space="preserve">four </w:t>
      </w:r>
      <w:r>
        <w:t>projects are:</w:t>
      </w:r>
    </w:p>
    <w:p w14:paraId="1B1F8FB6" w14:textId="739472EC" w:rsidR="00A809F3" w:rsidRPr="00CF1F8B" w:rsidRDefault="00C0666E" w:rsidP="006C0044">
      <w:pPr>
        <w:pStyle w:val="BulletList"/>
      </w:pPr>
      <w:r>
        <w:t xml:space="preserve">Town </w:t>
      </w:r>
      <w:r w:rsidR="00A809F3" w:rsidRPr="00CF1F8B">
        <w:t>A = $6,800</w:t>
      </w:r>
    </w:p>
    <w:p w14:paraId="24D8EE3E" w14:textId="2109C82A" w:rsidR="00A809F3" w:rsidRPr="00CF1F8B" w:rsidRDefault="00C0666E" w:rsidP="006C0044">
      <w:pPr>
        <w:pStyle w:val="BulletList"/>
      </w:pPr>
      <w:r>
        <w:t xml:space="preserve">Town </w:t>
      </w:r>
      <w:r w:rsidR="00A809F3" w:rsidRPr="00CF1F8B">
        <w:t>B = $4,500</w:t>
      </w:r>
    </w:p>
    <w:p w14:paraId="3138920C" w14:textId="0F50B3A0" w:rsidR="00A809F3" w:rsidRPr="00CF1F8B" w:rsidRDefault="00C0666E" w:rsidP="006C0044">
      <w:pPr>
        <w:pStyle w:val="BulletList"/>
      </w:pPr>
      <w:r>
        <w:t xml:space="preserve">Town </w:t>
      </w:r>
      <w:r w:rsidR="00A809F3" w:rsidRPr="00CF1F8B">
        <w:t>C = $5,200</w:t>
      </w:r>
    </w:p>
    <w:p w14:paraId="6FDA30C8" w14:textId="0D9F45C8" w:rsidR="006C0044" w:rsidRPr="00CF1F8B" w:rsidRDefault="00C0666E" w:rsidP="007A552A">
      <w:pPr>
        <w:pStyle w:val="BulletList"/>
      </w:pPr>
      <w:r>
        <w:t xml:space="preserve">Town </w:t>
      </w:r>
      <w:r w:rsidR="00A809F3" w:rsidRPr="00CF1F8B">
        <w:t>D = $6,900</w:t>
      </w:r>
      <w:r w:rsidR="006C0044">
        <w:t>.</w:t>
      </w:r>
    </w:p>
    <w:p w14:paraId="71177F07" w14:textId="3244D1D0" w:rsidR="00A809F3" w:rsidRDefault="00A809F3" w:rsidP="006C0044">
      <w:pPr>
        <w:pStyle w:val="NumberedList"/>
        <w:numPr>
          <w:ilvl w:val="0"/>
          <w:numId w:val="0"/>
        </w:numPr>
        <w:ind w:left="360"/>
      </w:pPr>
      <w:r w:rsidRPr="00CF1F8B">
        <w:t>b. Option D has the highest expected value so it should be chosen on a quantitative basis.</w:t>
      </w:r>
    </w:p>
    <w:p w14:paraId="208E6171" w14:textId="77777777" w:rsidR="006C0044" w:rsidRPr="00CF1F8B" w:rsidRDefault="006C0044" w:rsidP="006C0044">
      <w:pPr>
        <w:pStyle w:val="NumberedList"/>
        <w:numPr>
          <w:ilvl w:val="0"/>
          <w:numId w:val="0"/>
        </w:numPr>
        <w:ind w:left="360"/>
      </w:pPr>
    </w:p>
    <w:p w14:paraId="2D7120E9" w14:textId="37B75065" w:rsidR="00A809F3" w:rsidRPr="00CF1F8B" w:rsidRDefault="00C0666E" w:rsidP="006C0044">
      <w:pPr>
        <w:pStyle w:val="NumberedList"/>
      </w:pPr>
      <w:r>
        <w:t>F</w:t>
      </w:r>
      <w:r w:rsidR="00A809F3" w:rsidRPr="00CF1F8B">
        <w:t xml:space="preserve">actors that could influence the accuracy of Joe’s forecast </w:t>
      </w:r>
      <w:r w:rsidR="00A809F3">
        <w:t>might be</w:t>
      </w:r>
      <w:r w:rsidR="00A809F3" w:rsidRPr="00CF1F8B">
        <w:t>:</w:t>
      </w:r>
    </w:p>
    <w:p w14:paraId="68085DBD" w14:textId="77777777" w:rsidR="00A809F3" w:rsidRPr="00CF1F8B" w:rsidRDefault="00A809F3" w:rsidP="006C0044">
      <w:pPr>
        <w:pStyle w:val="BulletList"/>
      </w:pPr>
      <w:r w:rsidRPr="00CF1F8B">
        <w:t>Entry of a new competitor into the market</w:t>
      </w:r>
    </w:p>
    <w:p w14:paraId="2401065C" w14:textId="77777777" w:rsidR="00A809F3" w:rsidRPr="00CF1F8B" w:rsidRDefault="00A809F3" w:rsidP="006C0044">
      <w:pPr>
        <w:pStyle w:val="BulletList"/>
      </w:pPr>
      <w:r w:rsidRPr="00CF1F8B">
        <w:t>Economic slowdown (recession)</w:t>
      </w:r>
    </w:p>
    <w:p w14:paraId="6637DFC5" w14:textId="2EC457F1" w:rsidR="00A809F3" w:rsidRDefault="00A809F3" w:rsidP="00A809F3">
      <w:pPr>
        <w:pStyle w:val="BulletList"/>
      </w:pPr>
      <w:r w:rsidRPr="00CF1F8B">
        <w:t xml:space="preserve">Change in government regulations </w:t>
      </w:r>
      <w:r>
        <w:t xml:space="preserve">on </w:t>
      </w:r>
      <w:r w:rsidRPr="00CF1F8B">
        <w:t>mobile markets</w:t>
      </w:r>
      <w:r w:rsidR="006C0044">
        <w:t>.</w:t>
      </w:r>
    </w:p>
    <w:p w14:paraId="3D6E759E" w14:textId="77777777" w:rsidR="006C0044" w:rsidRPr="006C0044" w:rsidRDefault="006C0044" w:rsidP="006C0044">
      <w:pPr>
        <w:pStyle w:val="BulletList"/>
        <w:numPr>
          <w:ilvl w:val="0"/>
          <w:numId w:val="0"/>
        </w:numPr>
        <w:ind w:left="851"/>
      </w:pPr>
    </w:p>
    <w:p w14:paraId="089084BA" w14:textId="31B223D3" w:rsidR="00A809F3" w:rsidRPr="00B64101" w:rsidRDefault="006C0044" w:rsidP="006C0044">
      <w:pPr>
        <w:pStyle w:val="Bhead"/>
      </w:pPr>
      <w:r>
        <w:t xml:space="preserve">Activity </w:t>
      </w:r>
      <w:r w:rsidR="00A809F3" w:rsidRPr="00B64101">
        <w:t>1.7.4</w:t>
      </w:r>
    </w:p>
    <w:p w14:paraId="2B408639" w14:textId="1F4027A9" w:rsidR="00A809F3" w:rsidRDefault="00A809F3" w:rsidP="006C0044">
      <w:pPr>
        <w:pStyle w:val="Maintext"/>
      </w:pPr>
      <w:r>
        <w:t>Lewin’s force</w:t>
      </w:r>
      <w:r w:rsidR="0089363B">
        <w:t>-</w:t>
      </w:r>
      <w:r>
        <w:t xml:space="preserve">field would be useful to a school or college </w:t>
      </w:r>
      <w:r w:rsidR="00676A4C">
        <w:t xml:space="preserve">planning to introduce </w:t>
      </w:r>
      <w:r>
        <w:t>IT</w:t>
      </w:r>
      <w:r w:rsidR="00676A4C">
        <w:t>-</w:t>
      </w:r>
      <w:r>
        <w:t>based lessons with students working from home one day a week</w:t>
      </w:r>
      <w:r w:rsidR="00676A4C">
        <w:t xml:space="preserve"> in the following ways</w:t>
      </w:r>
      <w:r>
        <w:t>:</w:t>
      </w:r>
    </w:p>
    <w:p w14:paraId="656A0A74" w14:textId="2EEB23C8" w:rsidR="00A809F3" w:rsidRDefault="00A809F3" w:rsidP="006C0044">
      <w:pPr>
        <w:pStyle w:val="BulletList"/>
      </w:pPr>
      <w:r>
        <w:t>The force-field diagram helps weigh up the importance of driving forces (student independence) and re</w:t>
      </w:r>
      <w:r w:rsidR="00CC3AAE">
        <w:t>s</w:t>
      </w:r>
      <w:r>
        <w:t>training forces (loss of school control).</w:t>
      </w:r>
    </w:p>
    <w:p w14:paraId="301FE480" w14:textId="77777777" w:rsidR="00A809F3" w:rsidRDefault="00A809F3" w:rsidP="006C0044">
      <w:pPr>
        <w:pStyle w:val="BulletList"/>
      </w:pPr>
      <w:r>
        <w:t>It helps identify the staff and students most affected by the change.</w:t>
      </w:r>
    </w:p>
    <w:p w14:paraId="528DCC9A" w14:textId="77777777" w:rsidR="00A809F3" w:rsidRDefault="00A809F3" w:rsidP="006C0044">
      <w:pPr>
        <w:pStyle w:val="BulletList"/>
      </w:pPr>
      <w:r>
        <w:t>It helps the school to strengthen the driving forces (training students to work from home) and reduce restraining forces (methods to monitor students online).</w:t>
      </w:r>
    </w:p>
    <w:p w14:paraId="24EF2270" w14:textId="77777777" w:rsidR="00A809F3" w:rsidRDefault="00A809F3" w:rsidP="006C0044">
      <w:pPr>
        <w:pStyle w:val="BulletList"/>
      </w:pPr>
      <w:r>
        <w:t>The leadership style that reduces restraining forces encourages driving forces. Encouraging student participation in the decision may be an option here.</w:t>
      </w:r>
    </w:p>
    <w:p w14:paraId="0508EB26" w14:textId="77777777" w:rsidR="00A809F3" w:rsidRDefault="00A809F3" w:rsidP="00A809F3">
      <w:pPr>
        <w:spacing w:after="48" w:line="257" w:lineRule="auto"/>
        <w:ind w:right="14"/>
      </w:pPr>
    </w:p>
    <w:p w14:paraId="083B873D" w14:textId="76B67B5F" w:rsidR="00A809F3" w:rsidRPr="006C0044" w:rsidRDefault="006C0044" w:rsidP="006C0044">
      <w:pPr>
        <w:pStyle w:val="Bhead"/>
      </w:pPr>
      <w:r>
        <w:t xml:space="preserve">Activity </w:t>
      </w:r>
      <w:r w:rsidR="00A809F3" w:rsidRPr="00B64101">
        <w:t xml:space="preserve">1.7.5 </w:t>
      </w:r>
    </w:p>
    <w:p w14:paraId="6EBFF331" w14:textId="7435C016" w:rsidR="00A809F3" w:rsidRDefault="00A809F3" w:rsidP="006C0044">
      <w:pPr>
        <w:pStyle w:val="NumberedList"/>
        <w:numPr>
          <w:ilvl w:val="0"/>
          <w:numId w:val="10"/>
        </w:numPr>
      </w:pPr>
      <w:r w:rsidRPr="00595351">
        <w:t xml:space="preserve">A </w:t>
      </w:r>
      <w:r w:rsidR="00676A4C">
        <w:t>‘</w:t>
      </w:r>
      <w:r w:rsidRPr="00595351">
        <w:t>Gantt chart</w:t>
      </w:r>
      <w:r w:rsidR="00676A4C">
        <w:t>’</w:t>
      </w:r>
      <w:r w:rsidRPr="00595351">
        <w:t xml:space="preserve"> is a visual representation of a project schedule in which a series of horizontal lines shows the amount of work planned in certain periods of time</w:t>
      </w:r>
      <w:r>
        <w:t>.</w:t>
      </w:r>
    </w:p>
    <w:p w14:paraId="54E19C4E" w14:textId="77777777" w:rsidR="00A809F3" w:rsidRDefault="00A809F3" w:rsidP="006C0044">
      <w:pPr>
        <w:pStyle w:val="NumberedList"/>
        <w:numPr>
          <w:ilvl w:val="0"/>
          <w:numId w:val="0"/>
        </w:numPr>
        <w:ind w:left="360"/>
      </w:pPr>
    </w:p>
    <w:p w14:paraId="6E363FC3" w14:textId="1FD79DF9" w:rsidR="00A809F3" w:rsidRDefault="00676A4C" w:rsidP="006C0044">
      <w:pPr>
        <w:pStyle w:val="NumberedList"/>
        <w:numPr>
          <w:ilvl w:val="0"/>
          <w:numId w:val="10"/>
        </w:numPr>
      </w:pPr>
      <w:r>
        <w:t>S</w:t>
      </w:r>
      <w:r w:rsidR="00A809F3">
        <w:t>teps that can be undertaken simultaneously:</w:t>
      </w:r>
    </w:p>
    <w:p w14:paraId="32391D78" w14:textId="77777777" w:rsidR="00A809F3" w:rsidRDefault="00A809F3" w:rsidP="006C0044">
      <w:pPr>
        <w:pStyle w:val="BulletList"/>
      </w:pPr>
      <w:r>
        <w:t>Explore market need</w:t>
      </w:r>
    </w:p>
    <w:p w14:paraId="40D44C2D" w14:textId="66EEAD8E" w:rsidR="00A809F3" w:rsidRDefault="00A809F3" w:rsidP="006C0044">
      <w:pPr>
        <w:pStyle w:val="BulletList"/>
      </w:pPr>
      <w:r>
        <w:t xml:space="preserve">Develop </w:t>
      </w:r>
      <w:r w:rsidR="00676A4C">
        <w:t xml:space="preserve">the </w:t>
      </w:r>
      <w:r>
        <w:t>concept for the product</w:t>
      </w:r>
      <w:r w:rsidR="006C0044">
        <w:t>.</w:t>
      </w:r>
    </w:p>
    <w:p w14:paraId="0B52C85E" w14:textId="77777777" w:rsidR="006C0044" w:rsidRDefault="006C0044" w:rsidP="006C0044">
      <w:pPr>
        <w:pStyle w:val="BulletList"/>
        <w:numPr>
          <w:ilvl w:val="0"/>
          <w:numId w:val="0"/>
        </w:numPr>
        <w:ind w:left="851"/>
      </w:pPr>
    </w:p>
    <w:p w14:paraId="2B7B2773" w14:textId="6D84FF5E" w:rsidR="00A809F3" w:rsidRDefault="00A809F3" w:rsidP="006C0044">
      <w:pPr>
        <w:pStyle w:val="NumberedList"/>
      </w:pPr>
      <w:r>
        <w:t>By undertaking some step</w:t>
      </w:r>
      <w:r w:rsidR="00676A4C">
        <w:t>s</w:t>
      </w:r>
      <w:r>
        <w:t xml:space="preserve"> simultaneously businesses can:</w:t>
      </w:r>
    </w:p>
    <w:p w14:paraId="2EA53D19" w14:textId="77777777" w:rsidR="00A809F3" w:rsidRDefault="00A809F3" w:rsidP="006C0044">
      <w:pPr>
        <w:pStyle w:val="BulletList"/>
      </w:pPr>
      <w:r>
        <w:t>Speed up the completion of the project</w:t>
      </w:r>
    </w:p>
    <w:p w14:paraId="1B429716" w14:textId="2DD42702" w:rsidR="00676A4C" w:rsidRPr="00595351" w:rsidRDefault="00A809F3" w:rsidP="006C0044">
      <w:pPr>
        <w:pStyle w:val="BulletList"/>
      </w:pPr>
      <w:r>
        <w:t>Reduce costs</w:t>
      </w:r>
      <w:r w:rsidR="006C0044">
        <w:t>.</w:t>
      </w:r>
    </w:p>
    <w:p w14:paraId="033D7E12" w14:textId="77777777" w:rsidR="00A809F3" w:rsidRPr="00595351" w:rsidRDefault="00A809F3" w:rsidP="007A552A">
      <w:pPr>
        <w:pStyle w:val="BulletList"/>
        <w:numPr>
          <w:ilvl w:val="0"/>
          <w:numId w:val="0"/>
        </w:numPr>
        <w:ind w:left="851"/>
      </w:pPr>
    </w:p>
    <w:p w14:paraId="691A3527" w14:textId="35C6ECD0" w:rsidR="00A809F3" w:rsidRDefault="00A809F3" w:rsidP="006C0044">
      <w:pPr>
        <w:pStyle w:val="NumberedList"/>
      </w:pPr>
      <w:r>
        <w:t>The entire time for the whole project is one year (January – December)</w:t>
      </w:r>
      <w:r w:rsidR="006C0044">
        <w:t>.</w:t>
      </w:r>
    </w:p>
    <w:p w14:paraId="2B77B6C3" w14:textId="77777777" w:rsidR="006C0044" w:rsidRDefault="006C0044" w:rsidP="006C0044">
      <w:pPr>
        <w:pStyle w:val="NumberedList"/>
        <w:numPr>
          <w:ilvl w:val="0"/>
          <w:numId w:val="0"/>
        </w:numPr>
        <w:ind w:left="360"/>
      </w:pPr>
    </w:p>
    <w:p w14:paraId="2D76175A" w14:textId="64AAF058" w:rsidR="00A809F3" w:rsidRDefault="00A809F3" w:rsidP="006C0044">
      <w:pPr>
        <w:pStyle w:val="NumberedList"/>
      </w:pPr>
      <w:r>
        <w:t>Gantt charts are useful for planning new projects in terms</w:t>
      </w:r>
      <w:r w:rsidR="00676A4C">
        <w:t xml:space="preserve"> of</w:t>
      </w:r>
      <w:r>
        <w:t>:</w:t>
      </w:r>
    </w:p>
    <w:p w14:paraId="266A9DAE" w14:textId="77777777" w:rsidR="00A809F3" w:rsidRDefault="00A809F3" w:rsidP="006C0044">
      <w:pPr>
        <w:pStyle w:val="BulletList"/>
      </w:pPr>
      <w:r>
        <w:t>Ensuring the schedule of a project is achievable</w:t>
      </w:r>
    </w:p>
    <w:p w14:paraId="632FE8B6" w14:textId="17E8197B" w:rsidR="00A809F3" w:rsidRDefault="00676A4C" w:rsidP="006C0044">
      <w:pPr>
        <w:pStyle w:val="BulletList"/>
      </w:pPr>
      <w:r>
        <w:t>The r</w:t>
      </w:r>
      <w:r w:rsidR="00A809F3">
        <w:t xml:space="preserve">ight people </w:t>
      </w:r>
      <w:r>
        <w:t xml:space="preserve">being </w:t>
      </w:r>
      <w:r w:rsidR="00A809F3">
        <w:t>given responsibility for activities</w:t>
      </w:r>
    </w:p>
    <w:p w14:paraId="3FFF796A" w14:textId="77777777" w:rsidR="00A809F3" w:rsidRDefault="00A809F3" w:rsidP="006C0044">
      <w:pPr>
        <w:pStyle w:val="BulletList"/>
      </w:pPr>
      <w:r>
        <w:t xml:space="preserve">Setting out the most efficient order of activities </w:t>
      </w:r>
    </w:p>
    <w:p w14:paraId="46E1B58B" w14:textId="77777777" w:rsidR="00A809F3" w:rsidRDefault="00A809F3" w:rsidP="006C0044">
      <w:pPr>
        <w:pStyle w:val="BulletList"/>
      </w:pPr>
      <w:r>
        <w:t>Managing activities during the project</w:t>
      </w:r>
    </w:p>
    <w:p w14:paraId="262CFDD2" w14:textId="5874F5E4" w:rsidR="006C0044" w:rsidRDefault="00A809F3" w:rsidP="006C0044">
      <w:pPr>
        <w:pStyle w:val="BulletList"/>
      </w:pPr>
      <w:r>
        <w:t>Updating consumers and employees of progress</w:t>
      </w:r>
      <w:r w:rsidR="006C0044">
        <w:t>.</w:t>
      </w:r>
    </w:p>
    <w:p w14:paraId="4AC5AAA1" w14:textId="77777777" w:rsidR="00A809F3" w:rsidRDefault="00A809F3" w:rsidP="006C0044">
      <w:pPr>
        <w:pStyle w:val="NumberedList"/>
        <w:numPr>
          <w:ilvl w:val="0"/>
          <w:numId w:val="0"/>
        </w:numPr>
        <w:ind w:left="360"/>
      </w:pPr>
      <w:r>
        <w:t>They have the following weaknesses:</w:t>
      </w:r>
    </w:p>
    <w:p w14:paraId="1C2FC5B2" w14:textId="77777777" w:rsidR="00A809F3" w:rsidRPr="00E14FA3" w:rsidRDefault="00A809F3" w:rsidP="006C0044">
      <w:pPr>
        <w:pStyle w:val="BulletList"/>
      </w:pPr>
      <w:r>
        <w:t>With</w:t>
      </w:r>
      <w:r w:rsidRPr="00E14FA3">
        <w:t xml:space="preserve"> many tasks</w:t>
      </w:r>
      <w:r>
        <w:t xml:space="preserve"> they</w:t>
      </w:r>
      <w:r w:rsidRPr="00E14FA3">
        <w:t xml:space="preserve"> become very com</w:t>
      </w:r>
      <w:r>
        <w:t>plex and difficult to interpret</w:t>
      </w:r>
    </w:p>
    <w:p w14:paraId="6FC00405" w14:textId="77777777" w:rsidR="00A809F3" w:rsidRDefault="00A809F3" w:rsidP="006C0044">
      <w:pPr>
        <w:pStyle w:val="BulletList"/>
      </w:pPr>
      <w:r>
        <w:t>Forecasting accurate activity times is difficult</w:t>
      </w:r>
    </w:p>
    <w:p w14:paraId="34672329" w14:textId="77777777" w:rsidR="00A809F3" w:rsidRDefault="00A809F3" w:rsidP="006C0044">
      <w:pPr>
        <w:pStyle w:val="BulletList"/>
      </w:pPr>
      <w:r>
        <w:t>Interrelationships between activities are not always predictable</w:t>
      </w:r>
    </w:p>
    <w:p w14:paraId="73BCB2BC" w14:textId="1A0A0081" w:rsidR="00A809F3" w:rsidRPr="00CF1F8B" w:rsidRDefault="00A809F3" w:rsidP="006C0044">
      <w:pPr>
        <w:pStyle w:val="BulletList"/>
      </w:pPr>
      <w:r>
        <w:t>Limited to time factors</w:t>
      </w:r>
      <w:r w:rsidR="006C0044">
        <w:t>.</w:t>
      </w:r>
    </w:p>
    <w:p w14:paraId="40E0E302" w14:textId="77777777" w:rsidR="006251C1" w:rsidRDefault="006251C1" w:rsidP="00A809F3"/>
    <w:p w14:paraId="0F6E7E03" w14:textId="77777777" w:rsidR="00A809F3" w:rsidRPr="00B64101" w:rsidRDefault="00A809F3" w:rsidP="006C0044">
      <w:pPr>
        <w:pStyle w:val="Bhead"/>
      </w:pPr>
      <w:r w:rsidRPr="00B64101">
        <w:t>Exam practice question</w:t>
      </w:r>
    </w:p>
    <w:p w14:paraId="1CE4DFE8" w14:textId="3BBCBFEA" w:rsidR="00A809F3" w:rsidRDefault="00A809F3" w:rsidP="006C0044">
      <w:pPr>
        <w:pStyle w:val="NumberedList"/>
        <w:numPr>
          <w:ilvl w:val="0"/>
          <w:numId w:val="11"/>
        </w:numPr>
      </w:pPr>
      <w:r>
        <w:t>Four Seasons decision tree:</w:t>
      </w:r>
    </w:p>
    <w:p w14:paraId="17E19B29" w14:textId="4FFB02BA" w:rsidR="00A809F3" w:rsidRDefault="006251C1" w:rsidP="00A809F3">
      <w:r>
        <w:rPr>
          <w:noProof/>
          <w:lang w:val="en-GB" w:eastAsia="en-GB"/>
        </w:rPr>
        <w:drawing>
          <wp:inline distT="0" distB="0" distL="0" distR="0" wp14:anchorId="6BA48205" wp14:editId="793C7C0F">
            <wp:extent cx="5943600" cy="2910205"/>
            <wp:effectExtent l="0" t="0" r="0" b="444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tion 1.7_Exam Practice Question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1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A3DB3" w14:textId="531B51BE" w:rsidR="00A809F3" w:rsidRDefault="00A809F3" w:rsidP="006C0044">
      <w:pPr>
        <w:pStyle w:val="NumberedList"/>
      </w:pPr>
      <w:r>
        <w:t>The expected values of each option are:</w:t>
      </w:r>
    </w:p>
    <w:p w14:paraId="34EDD2A5" w14:textId="68A065B5" w:rsidR="00A809F3" w:rsidRDefault="00A809F3" w:rsidP="006C0044">
      <w:pPr>
        <w:pStyle w:val="BulletList"/>
      </w:pPr>
      <w:r>
        <w:t>Option 1</w:t>
      </w:r>
      <w:r w:rsidR="00676A4C">
        <w:t>:</w:t>
      </w:r>
      <w:r>
        <w:t xml:space="preserve"> $180</w:t>
      </w:r>
      <w:r w:rsidR="00676A4C">
        <w:t xml:space="preserve"> </w:t>
      </w:r>
      <w:r>
        <w:t>-</w:t>
      </w:r>
      <w:r w:rsidR="00676A4C">
        <w:t xml:space="preserve"> </w:t>
      </w:r>
      <w:r>
        <w:t>$120 = $60</w:t>
      </w:r>
    </w:p>
    <w:p w14:paraId="22B6DCE2" w14:textId="54220F40" w:rsidR="00A809F3" w:rsidRDefault="00A809F3" w:rsidP="006C0044">
      <w:pPr>
        <w:pStyle w:val="BulletList"/>
      </w:pPr>
      <w:r>
        <w:t>Option 2</w:t>
      </w:r>
      <w:r w:rsidR="00676A4C">
        <w:t>:</w:t>
      </w:r>
      <w:r>
        <w:t xml:space="preserve"> $250</w:t>
      </w:r>
      <w:r w:rsidR="00676A4C">
        <w:t xml:space="preserve"> - </w:t>
      </w:r>
      <w:r>
        <w:t>$150 = $100</w:t>
      </w:r>
    </w:p>
    <w:p w14:paraId="5C4494E1" w14:textId="3FDF1C9E" w:rsidR="00A809F3" w:rsidRDefault="00A809F3" w:rsidP="006C0044">
      <w:pPr>
        <w:pStyle w:val="BulletList"/>
      </w:pPr>
      <w:r>
        <w:t>Option 3</w:t>
      </w:r>
      <w:r w:rsidR="00676A4C">
        <w:t>:</w:t>
      </w:r>
      <w:r>
        <w:t xml:space="preserve"> $99 - $80 = $19</w:t>
      </w:r>
      <w:r w:rsidR="006C0044">
        <w:t>.</w:t>
      </w:r>
    </w:p>
    <w:p w14:paraId="4E106037" w14:textId="76F26390" w:rsidR="00A809F3" w:rsidRDefault="00A809F3" w:rsidP="006C0044">
      <w:pPr>
        <w:pStyle w:val="Maintext"/>
      </w:pPr>
      <w:r>
        <w:t>Option 2 should be chosen</w:t>
      </w:r>
      <w:r w:rsidR="006C0044">
        <w:t>.</w:t>
      </w:r>
    </w:p>
    <w:p w14:paraId="4BE29362" w14:textId="77777777" w:rsidR="006C0044" w:rsidRDefault="006C0044" w:rsidP="006C0044">
      <w:pPr>
        <w:pStyle w:val="Maintext"/>
      </w:pPr>
    </w:p>
    <w:p w14:paraId="65480E12" w14:textId="39AFF061" w:rsidR="00A809F3" w:rsidRDefault="00A809F3" w:rsidP="006C0044">
      <w:pPr>
        <w:pStyle w:val="NumberedList"/>
      </w:pPr>
      <w:r>
        <w:t>The following non-financial factors might affect Four Seasons</w:t>
      </w:r>
      <w:r w:rsidR="00676A4C">
        <w:t>’</w:t>
      </w:r>
      <w:r>
        <w:t xml:space="preserve"> decision:</w:t>
      </w:r>
    </w:p>
    <w:p w14:paraId="1850BE8E" w14:textId="77777777" w:rsidR="00A809F3" w:rsidRDefault="00A809F3" w:rsidP="006C0044">
      <w:pPr>
        <w:pStyle w:val="BulletList"/>
      </w:pPr>
      <w:r>
        <w:t>Economic slowdown</w:t>
      </w:r>
    </w:p>
    <w:p w14:paraId="6CAB0448" w14:textId="77777777" w:rsidR="00A809F3" w:rsidRDefault="00A809F3" w:rsidP="006C0044">
      <w:pPr>
        <w:pStyle w:val="BulletList"/>
      </w:pPr>
      <w:r>
        <w:t>Skills of the management</w:t>
      </w:r>
    </w:p>
    <w:p w14:paraId="77D02EEC" w14:textId="77777777" w:rsidR="00A809F3" w:rsidRDefault="00A809F3" w:rsidP="006C0044">
      <w:pPr>
        <w:pStyle w:val="BulletList"/>
      </w:pPr>
      <w:r>
        <w:t>Taste and preferences of consumers in new destinations</w:t>
      </w:r>
    </w:p>
    <w:p w14:paraId="08A4FBD0" w14:textId="77777777" w:rsidR="00A809F3" w:rsidRDefault="00A809F3" w:rsidP="006C0044">
      <w:pPr>
        <w:pStyle w:val="BulletList"/>
      </w:pPr>
      <w:r>
        <w:t>Government regulations in new destinations</w:t>
      </w:r>
    </w:p>
    <w:p w14:paraId="3C5D1994" w14:textId="77777777" w:rsidR="00A809F3" w:rsidRDefault="00A809F3" w:rsidP="006C0044">
      <w:pPr>
        <w:pStyle w:val="BulletList"/>
      </w:pPr>
      <w:r>
        <w:t>Competition in new destinations</w:t>
      </w:r>
    </w:p>
    <w:p w14:paraId="5AAB1363" w14:textId="1211FA0A" w:rsidR="00A809F3" w:rsidRDefault="00A809F3" w:rsidP="006C0044">
      <w:pPr>
        <w:pStyle w:val="BulletList"/>
      </w:pPr>
      <w:r>
        <w:t>Political stability in new destinations</w:t>
      </w:r>
      <w:r w:rsidR="006C0044">
        <w:t>.</w:t>
      </w:r>
    </w:p>
    <w:p w14:paraId="7013A7E3" w14:textId="77777777" w:rsidR="00A809F3" w:rsidRDefault="00A809F3" w:rsidP="00A809F3"/>
    <w:p w14:paraId="3D1C9106" w14:textId="77777777" w:rsidR="00A809F3" w:rsidRPr="00386D3E" w:rsidRDefault="00A809F3" w:rsidP="006C0044">
      <w:pPr>
        <w:pStyle w:val="Bhead"/>
      </w:pPr>
      <w:r w:rsidRPr="00386D3E">
        <w:t>Key concept question</w:t>
      </w:r>
    </w:p>
    <w:p w14:paraId="0BF459D7" w14:textId="77777777" w:rsidR="00A809F3" w:rsidRDefault="00A809F3" w:rsidP="006C0044">
      <w:pPr>
        <w:pStyle w:val="Maintext"/>
      </w:pPr>
      <w:r>
        <w:t>Business models are important for businesses strategy because they can be used to:</w:t>
      </w:r>
    </w:p>
    <w:p w14:paraId="38274B99" w14:textId="4384F6A1" w:rsidR="00A809F3" w:rsidRDefault="00A809F3" w:rsidP="006C0044">
      <w:pPr>
        <w:pStyle w:val="BulletList"/>
      </w:pPr>
      <w:r>
        <w:t xml:space="preserve">Give a view on whether a strategy </w:t>
      </w:r>
      <w:r w:rsidR="00676A4C">
        <w:t xml:space="preserve">is </w:t>
      </w:r>
      <w:r>
        <w:t>achievable</w:t>
      </w:r>
    </w:p>
    <w:p w14:paraId="568BF2CA" w14:textId="77777777" w:rsidR="00A809F3" w:rsidRDefault="00A809F3" w:rsidP="006C0044">
      <w:pPr>
        <w:pStyle w:val="BulletList"/>
      </w:pPr>
      <w:r>
        <w:lastRenderedPageBreak/>
        <w:t xml:space="preserve">Allocate responsibility to managers </w:t>
      </w:r>
    </w:p>
    <w:p w14:paraId="51EE10CA" w14:textId="2DA582D2" w:rsidR="00A809F3" w:rsidRDefault="00A809F3" w:rsidP="006C0044">
      <w:pPr>
        <w:pStyle w:val="BulletList"/>
      </w:pPr>
      <w:r>
        <w:t xml:space="preserve">Work </w:t>
      </w:r>
      <w:r w:rsidR="00676A4C">
        <w:t xml:space="preserve">out the </w:t>
      </w:r>
      <w:r>
        <w:t xml:space="preserve">most efficient operation method </w:t>
      </w:r>
    </w:p>
    <w:p w14:paraId="3506F451" w14:textId="77777777" w:rsidR="00A809F3" w:rsidRDefault="00A809F3" w:rsidP="006C0044">
      <w:pPr>
        <w:pStyle w:val="BulletList"/>
      </w:pPr>
      <w:r>
        <w:t xml:space="preserve">See what the best option is from a number of alternatives  </w:t>
      </w:r>
    </w:p>
    <w:p w14:paraId="66D7A695" w14:textId="77777777" w:rsidR="00A809F3" w:rsidRDefault="00A809F3" w:rsidP="006C0044">
      <w:pPr>
        <w:pStyle w:val="BulletList"/>
      </w:pPr>
      <w:r>
        <w:t>Plan resource needs: labour, capital and materials</w:t>
      </w:r>
    </w:p>
    <w:p w14:paraId="7A1E9631" w14:textId="77777777" w:rsidR="00A809F3" w:rsidRDefault="00A809F3" w:rsidP="006C0044">
      <w:pPr>
        <w:pStyle w:val="BulletList"/>
      </w:pPr>
      <w:r>
        <w:t>Plan finance</w:t>
      </w:r>
    </w:p>
    <w:p w14:paraId="0274BD81" w14:textId="56B1FA78" w:rsidR="00A809F3" w:rsidRDefault="00A809F3" w:rsidP="006C0044">
      <w:pPr>
        <w:pStyle w:val="BulletList"/>
      </w:pPr>
      <w:r>
        <w:t>Present the strategy to different stakeholders</w:t>
      </w:r>
      <w:r w:rsidR="006C0044">
        <w:t>.</w:t>
      </w:r>
    </w:p>
    <w:p w14:paraId="5396C053" w14:textId="77777777" w:rsidR="00A809F3" w:rsidRDefault="00A809F3" w:rsidP="006C0044">
      <w:pPr>
        <w:pStyle w:val="Maintext"/>
      </w:pPr>
      <w:r>
        <w:t>They have the following weaknesses:</w:t>
      </w:r>
    </w:p>
    <w:p w14:paraId="595D0E6A" w14:textId="77777777" w:rsidR="00A809F3" w:rsidRPr="00E14FA3" w:rsidRDefault="00A809F3" w:rsidP="006C0044">
      <w:pPr>
        <w:pStyle w:val="BulletList"/>
      </w:pPr>
      <w:r>
        <w:t>They can become</w:t>
      </w:r>
      <w:r w:rsidRPr="00E14FA3">
        <w:t xml:space="preserve"> </w:t>
      </w:r>
      <w:r>
        <w:t>over-</w:t>
      </w:r>
      <w:r w:rsidRPr="00E14FA3">
        <w:t>com</w:t>
      </w:r>
      <w:r>
        <w:t>plex and difficult to interpret</w:t>
      </w:r>
    </w:p>
    <w:p w14:paraId="61FED651" w14:textId="77777777" w:rsidR="00A809F3" w:rsidRDefault="00A809F3" w:rsidP="006C0044">
      <w:pPr>
        <w:pStyle w:val="BulletList"/>
      </w:pPr>
      <w:r>
        <w:t xml:space="preserve">Forecasting in models is subject to inaccuracy </w:t>
      </w:r>
    </w:p>
    <w:p w14:paraId="0870CB27" w14:textId="77777777" w:rsidR="00A809F3" w:rsidRDefault="00A809F3" w:rsidP="006C0044">
      <w:pPr>
        <w:pStyle w:val="BulletList"/>
      </w:pPr>
      <w:r>
        <w:t>They are subject to outside shocks from the business environment</w:t>
      </w:r>
    </w:p>
    <w:p w14:paraId="64E1ED44" w14:textId="41987400" w:rsidR="00935B56" w:rsidRDefault="00A809F3" w:rsidP="007A552A">
      <w:pPr>
        <w:pStyle w:val="BulletList"/>
      </w:pPr>
      <w:bookmarkStart w:id="1" w:name="_GoBack"/>
      <w:bookmarkEnd w:id="1"/>
      <w:r>
        <w:t>Only a certain number of variables can be accounted for</w:t>
      </w:r>
      <w:r w:rsidR="006C0044">
        <w:t>.</w:t>
      </w:r>
    </w:p>
    <w:sectPr w:rsidR="00935B56" w:rsidSect="00161EA3">
      <w:headerReference w:type="default" r:id="rId11"/>
      <w:footerReference w:type="default" r:id="rId12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9BE54" w14:textId="77777777" w:rsidR="002C52C0" w:rsidRDefault="002C52C0" w:rsidP="006B3399">
      <w:pPr>
        <w:spacing w:after="0" w:line="240" w:lineRule="auto"/>
      </w:pPr>
      <w:r>
        <w:separator/>
      </w:r>
    </w:p>
  </w:endnote>
  <w:endnote w:type="continuationSeparator" w:id="0">
    <w:p w14:paraId="4CD3C7B2" w14:textId="77777777" w:rsidR="002C52C0" w:rsidRDefault="002C52C0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89363B" w:rsidRPr="00B65765" w:rsidRDefault="0089363B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6702E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6702E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D03FF7" w14:textId="77777777" w:rsidR="002C52C0" w:rsidRDefault="002C52C0" w:rsidP="006B3399">
      <w:pPr>
        <w:spacing w:after="0" w:line="240" w:lineRule="auto"/>
      </w:pPr>
      <w:r>
        <w:separator/>
      </w:r>
    </w:p>
  </w:footnote>
  <w:footnote w:type="continuationSeparator" w:id="0">
    <w:p w14:paraId="299BE9FA" w14:textId="77777777" w:rsidR="002C52C0" w:rsidRDefault="002C52C0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89363B" w:rsidRDefault="0089363B" w:rsidP="006B3399">
    <w:pPr>
      <w:ind w:left="-1418"/>
    </w:pPr>
    <w:r>
      <w:rPr>
        <w:noProof/>
        <w:lang w:val="en-GB" w:eastAsia="en-GB"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50F6"/>
    <w:multiLevelType w:val="hybridMultilevel"/>
    <w:tmpl w:val="5E901F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A6554F2"/>
    <w:multiLevelType w:val="hybridMultilevel"/>
    <w:tmpl w:val="0E5EA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94071"/>
    <w:multiLevelType w:val="hybridMultilevel"/>
    <w:tmpl w:val="BADE8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F127EE"/>
    <w:multiLevelType w:val="hybridMultilevel"/>
    <w:tmpl w:val="09A68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8622FF"/>
    <w:multiLevelType w:val="hybridMultilevel"/>
    <w:tmpl w:val="92880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0A7A1B"/>
    <w:multiLevelType w:val="hybridMultilevel"/>
    <w:tmpl w:val="6192B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BF7BB0"/>
    <w:multiLevelType w:val="hybridMultilevel"/>
    <w:tmpl w:val="DD7EBE6A"/>
    <w:lvl w:ilvl="0" w:tplc="864EBFB0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3"/>
  </w:num>
  <w:num w:numId="9">
    <w:abstractNumId w:val="7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7"/>
    <w:lvlOverride w:ilvl="0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E2D89"/>
    <w:rsid w:val="000F0F98"/>
    <w:rsid w:val="0013238B"/>
    <w:rsid w:val="00132A30"/>
    <w:rsid w:val="00161EA3"/>
    <w:rsid w:val="0016702E"/>
    <w:rsid w:val="001D3F77"/>
    <w:rsid w:val="00282CEC"/>
    <w:rsid w:val="002A2E7D"/>
    <w:rsid w:val="002C52C0"/>
    <w:rsid w:val="002F6683"/>
    <w:rsid w:val="0039290B"/>
    <w:rsid w:val="003A5254"/>
    <w:rsid w:val="003B2CA8"/>
    <w:rsid w:val="00460844"/>
    <w:rsid w:val="004E4348"/>
    <w:rsid w:val="00502C4D"/>
    <w:rsid w:val="005A22AC"/>
    <w:rsid w:val="005B5A29"/>
    <w:rsid w:val="005B7BF2"/>
    <w:rsid w:val="005D12FB"/>
    <w:rsid w:val="006251C1"/>
    <w:rsid w:val="00676A4C"/>
    <w:rsid w:val="006B3399"/>
    <w:rsid w:val="006C0044"/>
    <w:rsid w:val="00713650"/>
    <w:rsid w:val="007659C7"/>
    <w:rsid w:val="007A552A"/>
    <w:rsid w:val="007B1557"/>
    <w:rsid w:val="008029DB"/>
    <w:rsid w:val="0082423E"/>
    <w:rsid w:val="00882021"/>
    <w:rsid w:val="0089363B"/>
    <w:rsid w:val="00935B56"/>
    <w:rsid w:val="009656B9"/>
    <w:rsid w:val="00994316"/>
    <w:rsid w:val="009A1CB0"/>
    <w:rsid w:val="009C16AE"/>
    <w:rsid w:val="00A0490E"/>
    <w:rsid w:val="00A600C1"/>
    <w:rsid w:val="00A809F3"/>
    <w:rsid w:val="00AA3F5E"/>
    <w:rsid w:val="00AF3555"/>
    <w:rsid w:val="00B24873"/>
    <w:rsid w:val="00B65765"/>
    <w:rsid w:val="00BA06E4"/>
    <w:rsid w:val="00BC5657"/>
    <w:rsid w:val="00C0666E"/>
    <w:rsid w:val="00C14D0A"/>
    <w:rsid w:val="00CA5240"/>
    <w:rsid w:val="00CB0795"/>
    <w:rsid w:val="00CC3AAE"/>
    <w:rsid w:val="00CC602F"/>
    <w:rsid w:val="00D12685"/>
    <w:rsid w:val="00D340FC"/>
    <w:rsid w:val="00D76FE9"/>
    <w:rsid w:val="00E85FEA"/>
    <w:rsid w:val="00E872A8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C0044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09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9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9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6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66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6C0044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809F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09F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09F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66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6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7B461A-A942-4933-8B11-292461D0DC18}"/>
</file>

<file path=customXml/itemProps2.xml><?xml version="1.0" encoding="utf-8"?>
<ds:datastoreItem xmlns:ds="http://schemas.openxmlformats.org/officeDocument/2006/customXml" ds:itemID="{BE269AB2-D596-420E-B0B6-BCE6A5403972}"/>
</file>

<file path=customXml/itemProps3.xml><?xml version="1.0" encoding="utf-8"?>
<ds:datastoreItem xmlns:ds="http://schemas.openxmlformats.org/officeDocument/2006/customXml" ds:itemID="{BDFD7AE0-6200-4031-8632-F4CECA4CD33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Grimbley</dc:creator>
  <cp:lastModifiedBy>Lewis</cp:lastModifiedBy>
  <cp:revision>12</cp:revision>
  <cp:lastPrinted>2015-09-28T20:03:00Z</cp:lastPrinted>
  <dcterms:created xsi:type="dcterms:W3CDTF">2015-09-04T10:27:00Z</dcterms:created>
  <dcterms:modified xsi:type="dcterms:W3CDTF">2015-09-28T20:03:00Z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